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5051"/>
        <w:gridCol w:w="1077"/>
        <w:gridCol w:w="1294"/>
        <w:gridCol w:w="1077"/>
        <w:gridCol w:w="1077"/>
      </w:tblGrid>
      <w:tr w:rsidR="00F53CEB">
        <w:tc>
          <w:tcPr>
            <w:tcW w:w="5148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  <w:r w:rsidRPr="0023423F">
              <w:rPr>
                <w:b/>
                <w:sz w:val="22"/>
                <w:szCs w:val="22"/>
              </w:rPr>
              <w:t>Grade Level</w:t>
            </w: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  <w:r w:rsidRPr="0023423F">
              <w:rPr>
                <w:b/>
                <w:sz w:val="22"/>
                <w:szCs w:val="22"/>
              </w:rPr>
              <w:t>K-2</w:t>
            </w: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  <w:r w:rsidRPr="0023423F">
              <w:rPr>
                <w:b/>
                <w:sz w:val="22"/>
                <w:szCs w:val="22"/>
              </w:rPr>
              <w:t>3-5</w:t>
            </w: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  <w:r w:rsidRPr="0023423F">
              <w:rPr>
                <w:b/>
                <w:sz w:val="22"/>
                <w:szCs w:val="22"/>
              </w:rPr>
              <w:t>6-8</w:t>
            </w: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  <w:r w:rsidRPr="0023423F">
              <w:rPr>
                <w:b/>
                <w:sz w:val="22"/>
                <w:szCs w:val="22"/>
              </w:rPr>
              <w:t>9-12</w:t>
            </w:r>
          </w:p>
        </w:tc>
      </w:tr>
      <w:tr w:rsidR="00F53CEB">
        <w:tc>
          <w:tcPr>
            <w:tcW w:w="5148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  <w:r w:rsidRPr="0023423F">
              <w:rPr>
                <w:b/>
                <w:sz w:val="22"/>
                <w:szCs w:val="22"/>
              </w:rPr>
              <w:t>Specific Use of the Internet</w:t>
            </w: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F53CEB" w:rsidRPr="0023423F" w:rsidRDefault="00F53CEB" w:rsidP="003050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53CEB">
        <w:tc>
          <w:tcPr>
            <w:tcW w:w="5148" w:type="dxa"/>
          </w:tcPr>
          <w:p w:rsidR="00F53CEB" w:rsidRPr="0023423F" w:rsidRDefault="00F53CEB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Teachers use the Internet for teacher professional development.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F53CEB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Teachers use the Internet for curriculum resources or classroom demonstration.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F53CEB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Teachers preview web sties before introducing them to class. (No searching with students present.)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F53CEB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F53CEB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Substitute</w:t>
            </w:r>
            <w:r w:rsidRPr="0023423F">
              <w:rPr>
                <w:sz w:val="20"/>
                <w:szCs w:val="20"/>
                <w:vertAlign w:val="superscript"/>
              </w:rPr>
              <w:t xml:space="preserve">1 </w:t>
            </w:r>
            <w:r w:rsidRPr="0023423F">
              <w:rPr>
                <w:sz w:val="20"/>
                <w:szCs w:val="20"/>
              </w:rPr>
              <w:t>and student</w:t>
            </w:r>
            <w:del w:id="0" w:author="xpsetup" w:date="2006-05-16T14:40:00Z">
              <w:r w:rsidRPr="0023423F" w:rsidDel="003C58E3">
                <w:rPr>
                  <w:sz w:val="20"/>
                  <w:szCs w:val="20"/>
                  <w:vertAlign w:val="superscript"/>
                </w:rPr>
                <w:delText>1</w:delText>
              </w:r>
            </w:del>
            <w:r w:rsidRPr="0023423F">
              <w:rPr>
                <w:sz w:val="20"/>
                <w:szCs w:val="20"/>
              </w:rPr>
              <w:t xml:space="preserve"> teachers</w:t>
            </w:r>
            <w:ins w:id="1" w:author="xpsetup" w:date="2006-05-16T14:40:00Z">
              <w:r w:rsidR="003C58E3" w:rsidRPr="0023423F">
                <w:rPr>
                  <w:sz w:val="20"/>
                  <w:szCs w:val="20"/>
                  <w:vertAlign w:val="superscript"/>
                </w:rPr>
                <w:t>1</w:t>
              </w:r>
            </w:ins>
            <w:r w:rsidRPr="0023423F">
              <w:rPr>
                <w:sz w:val="20"/>
                <w:szCs w:val="20"/>
              </w:rPr>
              <w:t xml:space="preserve"> use the Internet with classes.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contribute to class or school web pages/publications.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Class participation in teacher-supervised, live electronic chat.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use bookmark lists built or approved by teachers.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use teacher-designed web pages.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browse</w:t>
            </w:r>
            <w:r w:rsidRPr="0023423F">
              <w:rPr>
                <w:sz w:val="20"/>
                <w:szCs w:val="20"/>
                <w:vertAlign w:val="superscript"/>
              </w:rPr>
              <w:t>2</w:t>
            </w:r>
            <w:r w:rsidRPr="0023423F">
              <w:rPr>
                <w:sz w:val="20"/>
                <w:szCs w:val="20"/>
              </w:rPr>
              <w:t xml:space="preserve"> teacher-selected web pages with staff supervision.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search</w:t>
            </w:r>
            <w:r w:rsidRPr="0023423F">
              <w:rPr>
                <w:sz w:val="20"/>
                <w:szCs w:val="20"/>
                <w:vertAlign w:val="superscript"/>
              </w:rPr>
              <w:t>3</w:t>
            </w:r>
            <w:r w:rsidRPr="0023423F">
              <w:rPr>
                <w:sz w:val="20"/>
                <w:szCs w:val="20"/>
              </w:rPr>
              <w:t xml:space="preserve"> subject directories (e.g. </w:t>
            </w:r>
            <w:ins w:id="2" w:author="xpsetup" w:date="2006-05-16T14:41:00Z">
              <w:r w:rsidR="009C7BB2">
                <w:rPr>
                  <w:sz w:val="20"/>
                  <w:szCs w:val="20"/>
                </w:rPr>
                <w:t xml:space="preserve">netTrekker, </w:t>
              </w:r>
            </w:ins>
            <w:r w:rsidRPr="0023423F">
              <w:rPr>
                <w:sz w:val="20"/>
                <w:szCs w:val="20"/>
              </w:rPr>
              <w:t>Ask Jeeves, Yahooligans).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search</w:t>
            </w:r>
            <w:r w:rsidRPr="0023423F">
              <w:rPr>
                <w:sz w:val="20"/>
                <w:szCs w:val="20"/>
                <w:vertAlign w:val="superscript"/>
              </w:rPr>
              <w:t xml:space="preserve">3 </w:t>
            </w:r>
            <w:r w:rsidRPr="0023423F">
              <w:rPr>
                <w:sz w:val="20"/>
                <w:szCs w:val="20"/>
              </w:rPr>
              <w:t>the Internet with search engines (e.g. Alta Vista, Excite, Google).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del w:id="3" w:author="xpsetup" w:date="2006-05-16T14:37:00Z">
              <w:r w:rsidRPr="0023423F" w:rsidDel="003C58E3">
                <w:rPr>
                  <w:sz w:val="20"/>
                  <w:szCs w:val="20"/>
                </w:rPr>
                <w:delText>Yes</w:delText>
              </w:r>
            </w:del>
            <w:ins w:id="4" w:author="xpsetup" w:date="2006-05-16T14:37:00Z">
              <w:r w:rsidR="003C58E3">
                <w:rPr>
                  <w:sz w:val="20"/>
                  <w:szCs w:val="20"/>
                </w:rPr>
                <w:t>Possible*</w:t>
              </w:r>
            </w:ins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type teacher-approved URL’s directly into the Locator Bar.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No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use their own individual electronic mail</w:t>
            </w:r>
            <w:r w:rsidRPr="0023423F">
              <w:rPr>
                <w:sz w:val="20"/>
                <w:szCs w:val="20"/>
                <w:vertAlign w:val="superscript"/>
              </w:rPr>
              <w:t>4</w:t>
            </w:r>
            <w:r w:rsidRPr="0023423F">
              <w:rPr>
                <w:sz w:val="20"/>
                <w:szCs w:val="20"/>
              </w:rPr>
              <w:t xml:space="preserve"> accounts for research and in accordance with AUP</w:t>
            </w:r>
            <w:r w:rsidRPr="0023423F">
              <w:rPr>
                <w:sz w:val="20"/>
                <w:szCs w:val="20"/>
                <w:vertAlign w:val="superscript"/>
              </w:rPr>
              <w:t>5</w:t>
            </w:r>
            <w:r w:rsidRPr="0023423F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work independently to build web pages as a school-sponsored, curriculum-related project.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3050AC">
        <w:tc>
          <w:tcPr>
            <w:tcW w:w="5148" w:type="dxa"/>
          </w:tcPr>
          <w:p w:rsidR="003050AC" w:rsidRPr="0023423F" w:rsidRDefault="003050AC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build their own curriculum-related web pages under teacher supervision.  (See AUP</w:t>
            </w:r>
            <w:r w:rsidRPr="0023423F">
              <w:rPr>
                <w:sz w:val="20"/>
                <w:szCs w:val="20"/>
                <w:vertAlign w:val="superscript"/>
              </w:rPr>
              <w:t>5</w:t>
            </w:r>
            <w:r w:rsidRPr="0023423F">
              <w:rPr>
                <w:sz w:val="20"/>
                <w:szCs w:val="20"/>
              </w:rPr>
              <w:t xml:space="preserve"> for permissions.)</w:t>
            </w:r>
          </w:p>
        </w:tc>
        <w:tc>
          <w:tcPr>
            <w:tcW w:w="1080" w:type="dxa"/>
            <w:vAlign w:val="center"/>
          </w:tcPr>
          <w:p w:rsidR="003050AC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3050AC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3050AC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3050AC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engage in individual real-time, curriculum-related chatting online.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</w:tr>
      <w:tr w:rsidR="009C7BB2">
        <w:trPr>
          <w:ins w:id="5" w:author="xpsetup" w:date="2006-05-16T14:42:00Z"/>
        </w:trPr>
        <w:tc>
          <w:tcPr>
            <w:tcW w:w="5148" w:type="dxa"/>
          </w:tcPr>
          <w:p w:rsidR="009C7BB2" w:rsidRPr="0023423F" w:rsidRDefault="009C7BB2">
            <w:pPr>
              <w:rPr>
                <w:ins w:id="6" w:author="xpsetup" w:date="2006-05-16T14:42:00Z"/>
                <w:sz w:val="20"/>
                <w:szCs w:val="20"/>
              </w:rPr>
            </w:pPr>
            <w:ins w:id="7" w:author="xpsetup" w:date="2006-05-16T14:42:00Z">
              <w:r>
                <w:rPr>
                  <w:sz w:val="20"/>
                  <w:szCs w:val="20"/>
                </w:rPr>
                <w:t xml:space="preserve">Students participate in social media environments (blogs, </w:t>
              </w:r>
            </w:ins>
            <w:ins w:id="8" w:author="xpsetup" w:date="2006-05-16T14:47:00Z">
              <w:r>
                <w:rPr>
                  <w:sz w:val="20"/>
                  <w:szCs w:val="20"/>
                </w:rPr>
                <w:t>RSS feeds, wikis, message boards</w:t>
              </w:r>
            </w:ins>
            <w:ins w:id="9" w:author="xpsetup" w:date="2006-05-16T14:53:00Z">
              <w:r w:rsidR="00362C2D">
                <w:rPr>
                  <w:sz w:val="20"/>
                  <w:szCs w:val="20"/>
                </w:rPr>
                <w:t>, social network</w:t>
              </w:r>
            </w:ins>
            <w:ins w:id="10" w:author="xpsetup" w:date="2006-05-16T14:54:00Z">
              <w:r w:rsidR="00362C2D">
                <w:rPr>
                  <w:sz w:val="20"/>
                  <w:szCs w:val="20"/>
                </w:rPr>
                <w:t>s</w:t>
              </w:r>
            </w:ins>
            <w:ins w:id="11" w:author="xpsetup" w:date="2006-05-16T14:47:00Z">
              <w:r>
                <w:rPr>
                  <w:sz w:val="20"/>
                  <w:szCs w:val="20"/>
                </w:rPr>
                <w:t>)</w:t>
              </w:r>
            </w:ins>
            <w:ins w:id="12" w:author="xpsetup" w:date="2006-05-16T14:51:00Z">
              <w:r>
                <w:rPr>
                  <w:sz w:val="20"/>
                  <w:szCs w:val="20"/>
                </w:rPr>
                <w:t xml:space="preserve"> </w:t>
              </w:r>
            </w:ins>
            <w:ins w:id="13" w:author="xpsetup" w:date="2006-05-16T14:52:00Z">
              <w:r w:rsidR="00362C2D">
                <w:rPr>
                  <w:sz w:val="20"/>
                  <w:szCs w:val="20"/>
                </w:rPr>
                <w:t>for educational purposes.</w:t>
              </w:r>
            </w:ins>
          </w:p>
        </w:tc>
        <w:tc>
          <w:tcPr>
            <w:tcW w:w="1080" w:type="dxa"/>
            <w:vAlign w:val="center"/>
          </w:tcPr>
          <w:p w:rsidR="009C7BB2" w:rsidRPr="0023423F" w:rsidRDefault="00362C2D" w:rsidP="003050AC">
            <w:pPr>
              <w:jc w:val="center"/>
              <w:rPr>
                <w:ins w:id="14" w:author="xpsetup" w:date="2006-05-16T14:42:00Z"/>
                <w:sz w:val="20"/>
                <w:szCs w:val="20"/>
              </w:rPr>
            </w:pPr>
            <w:ins w:id="15" w:author="xpsetup" w:date="2006-05-16T14:52:00Z">
              <w:r w:rsidRPr="0023423F">
                <w:rPr>
                  <w:sz w:val="20"/>
                  <w:szCs w:val="20"/>
                </w:rPr>
                <w:t>Possible*</w:t>
              </w:r>
            </w:ins>
          </w:p>
        </w:tc>
        <w:tc>
          <w:tcPr>
            <w:tcW w:w="1080" w:type="dxa"/>
            <w:vAlign w:val="center"/>
          </w:tcPr>
          <w:p w:rsidR="009C7BB2" w:rsidRPr="0023423F" w:rsidRDefault="00362C2D" w:rsidP="003050AC">
            <w:pPr>
              <w:jc w:val="center"/>
              <w:rPr>
                <w:ins w:id="16" w:author="xpsetup" w:date="2006-05-16T14:42:00Z"/>
                <w:sz w:val="20"/>
                <w:szCs w:val="20"/>
              </w:rPr>
            </w:pPr>
            <w:ins w:id="17" w:author="xpsetup" w:date="2006-05-16T14:52:00Z">
              <w:r w:rsidRPr="0023423F">
                <w:rPr>
                  <w:sz w:val="20"/>
                  <w:szCs w:val="20"/>
                </w:rPr>
                <w:t>Possible*</w:t>
              </w:r>
            </w:ins>
          </w:p>
        </w:tc>
        <w:tc>
          <w:tcPr>
            <w:tcW w:w="1080" w:type="dxa"/>
            <w:vAlign w:val="center"/>
          </w:tcPr>
          <w:p w:rsidR="009C7BB2" w:rsidRPr="0023423F" w:rsidRDefault="00362C2D" w:rsidP="003050AC">
            <w:pPr>
              <w:jc w:val="center"/>
              <w:rPr>
                <w:ins w:id="18" w:author="xpsetup" w:date="2006-05-16T14:42:00Z"/>
                <w:sz w:val="20"/>
                <w:szCs w:val="20"/>
              </w:rPr>
            </w:pPr>
            <w:ins w:id="19" w:author="xpsetup" w:date="2006-05-16T14:52:00Z">
              <w:r w:rsidRPr="0023423F">
                <w:rPr>
                  <w:sz w:val="20"/>
                  <w:szCs w:val="20"/>
                </w:rPr>
                <w:t>Possible*</w:t>
              </w:r>
            </w:ins>
          </w:p>
        </w:tc>
        <w:tc>
          <w:tcPr>
            <w:tcW w:w="1080" w:type="dxa"/>
            <w:vAlign w:val="center"/>
          </w:tcPr>
          <w:p w:rsidR="009C7BB2" w:rsidRPr="0023423F" w:rsidRDefault="00362C2D" w:rsidP="003050AC">
            <w:pPr>
              <w:jc w:val="center"/>
              <w:rPr>
                <w:ins w:id="20" w:author="xpsetup" w:date="2006-05-16T14:42:00Z"/>
                <w:sz w:val="20"/>
                <w:szCs w:val="20"/>
              </w:rPr>
            </w:pPr>
            <w:ins w:id="21" w:author="xpsetup" w:date="2006-05-16T14:52:00Z">
              <w:r w:rsidRPr="0023423F">
                <w:rPr>
                  <w:sz w:val="20"/>
                  <w:szCs w:val="20"/>
                </w:rPr>
                <w:t>Possible*</w:t>
              </w:r>
            </w:ins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must have an educational purpose for using the Internet.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  <w:tc>
          <w:tcPr>
            <w:tcW w:w="1080" w:type="dxa"/>
            <w:vAlign w:val="center"/>
          </w:tcPr>
          <w:p w:rsidR="00F53CEB" w:rsidRPr="0023423F" w:rsidRDefault="00075315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Yes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and staff may upload educational materials to Internet sites.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</w:tr>
      <w:tr w:rsidR="00F53CEB">
        <w:tc>
          <w:tcPr>
            <w:tcW w:w="5148" w:type="dxa"/>
          </w:tcPr>
          <w:p w:rsidR="00F53CEB" w:rsidRPr="0023423F" w:rsidRDefault="00075315">
            <w:pPr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Students and staff may download educational materials from the Internet.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  <w:tc>
          <w:tcPr>
            <w:tcW w:w="1080" w:type="dxa"/>
            <w:vAlign w:val="center"/>
          </w:tcPr>
          <w:p w:rsidR="00F53CEB" w:rsidRPr="0023423F" w:rsidRDefault="003050AC" w:rsidP="003050AC">
            <w:pPr>
              <w:jc w:val="center"/>
              <w:rPr>
                <w:sz w:val="20"/>
                <w:szCs w:val="20"/>
              </w:rPr>
            </w:pPr>
            <w:r w:rsidRPr="0023423F">
              <w:rPr>
                <w:sz w:val="20"/>
                <w:szCs w:val="20"/>
              </w:rPr>
              <w:t>Possible*</w:t>
            </w:r>
          </w:p>
        </w:tc>
      </w:tr>
    </w:tbl>
    <w:p w:rsidR="00F53CEB" w:rsidRDefault="00F53CEB">
      <w:pPr>
        <w:rPr>
          <w:sz w:val="20"/>
          <w:szCs w:val="20"/>
        </w:rPr>
      </w:pPr>
    </w:p>
    <w:p w:rsidR="003050AC" w:rsidRDefault="003050AC">
      <w:pPr>
        <w:rPr>
          <w:sz w:val="20"/>
          <w:szCs w:val="20"/>
        </w:rPr>
      </w:pPr>
      <w:r>
        <w:rPr>
          <w:sz w:val="20"/>
          <w:szCs w:val="20"/>
        </w:rPr>
        <w:t>*Possible means with close staff supervision and campus approval.</w:t>
      </w:r>
    </w:p>
    <w:p w:rsidR="00257A6C" w:rsidRDefault="003050AC" w:rsidP="00257A6C">
      <w:pPr>
        <w:tabs>
          <w:tab w:val="left" w:pos="1440"/>
        </w:tabs>
        <w:rPr>
          <w:ins w:id="22" w:author="xpsetup" w:date="2006-05-16T15:45:00Z"/>
          <w:sz w:val="20"/>
          <w:szCs w:val="20"/>
        </w:rPr>
        <w:pPrChange w:id="23" w:author="xpsetup" w:date="2006-05-16T15:47:00Z">
          <w:pPr/>
        </w:pPrChange>
      </w:pPr>
      <w:r w:rsidRPr="003050AC"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Substitutes and student teachers MUST have </w:t>
      </w:r>
      <w:r w:rsidR="001272E2">
        <w:rPr>
          <w:sz w:val="20"/>
          <w:szCs w:val="20"/>
        </w:rPr>
        <w:t>completed</w:t>
      </w:r>
      <w:r>
        <w:rPr>
          <w:sz w:val="20"/>
          <w:szCs w:val="20"/>
        </w:rPr>
        <w:t xml:space="preserve"> RRISD Acceptable Use Training and have a signed staff AU form on file.</w:t>
      </w:r>
      <w:ins w:id="24" w:author="xpsetup" w:date="2006-05-16T15:46:00Z">
        <w:r w:rsidR="00257A6C">
          <w:rPr>
            <w:sz w:val="20"/>
            <w:szCs w:val="20"/>
          </w:rPr>
          <w:t xml:space="preserve"> </w:t>
        </w:r>
      </w:ins>
      <w:ins w:id="25" w:author="xpsetup" w:date="2006-05-16T15:47:00Z">
        <w:r w:rsidR="00257A6C">
          <w:rPr>
            <w:sz w:val="20"/>
            <w:szCs w:val="20"/>
          </w:rPr>
          <w:tab/>
        </w:r>
      </w:ins>
      <w:ins w:id="26" w:author="xpsetup" w:date="2006-05-16T14:38:00Z">
        <w:r w:rsidR="003C58E3">
          <w:rPr>
            <w:sz w:val="20"/>
            <w:szCs w:val="20"/>
          </w:rPr>
          <w:t>(</w:t>
        </w:r>
      </w:ins>
      <w:ins w:id="27" w:author="xpsetup" w:date="2006-05-16T15:45:00Z">
        <w:r w:rsidR="00257A6C">
          <w:rPr>
            <w:sz w:val="20"/>
            <w:szCs w:val="20"/>
          </w:rPr>
          <w:t xml:space="preserve">Substitutes and student teachers may </w:t>
        </w:r>
      </w:ins>
      <w:ins w:id="28" w:author="xpsetup" w:date="2006-05-16T15:41:00Z">
        <w:r w:rsidR="00257A6C">
          <w:rPr>
            <w:sz w:val="20"/>
            <w:szCs w:val="20"/>
          </w:rPr>
          <w:t>a</w:t>
        </w:r>
      </w:ins>
      <w:ins w:id="29" w:author="xpsetup" w:date="2006-05-16T14:54:00Z">
        <w:r w:rsidR="00257A6C">
          <w:rPr>
            <w:sz w:val="20"/>
            <w:szCs w:val="20"/>
          </w:rPr>
          <w:t>ccess</w:t>
        </w:r>
      </w:ins>
      <w:ins w:id="30" w:author="xpsetup" w:date="2006-05-16T15:46:00Z">
        <w:r w:rsidR="00257A6C">
          <w:rPr>
            <w:sz w:val="20"/>
            <w:szCs w:val="20"/>
          </w:rPr>
          <w:t xml:space="preserve"> AUP training</w:t>
        </w:r>
      </w:ins>
      <w:ins w:id="31" w:author="xpsetup" w:date="2006-05-16T14:38:00Z">
        <w:r w:rsidR="003C58E3">
          <w:rPr>
            <w:sz w:val="20"/>
            <w:szCs w:val="20"/>
          </w:rPr>
          <w:t xml:space="preserve"> at </w:t>
        </w:r>
        <w:r w:rsidR="003C58E3">
          <w:rPr>
            <w:sz w:val="20"/>
            <w:szCs w:val="20"/>
          </w:rPr>
          <w:fldChar w:fldCharType="begin"/>
        </w:r>
        <w:r w:rsidR="003C58E3">
          <w:rPr>
            <w:sz w:val="20"/>
            <w:szCs w:val="20"/>
          </w:rPr>
          <w:instrText xml:space="preserve"> HYPERLINK "</w:instrText>
        </w:r>
        <w:r w:rsidR="003C58E3" w:rsidRPr="003C58E3">
          <w:rPr>
            <w:sz w:val="20"/>
            <w:szCs w:val="20"/>
          </w:rPr>
          <w:instrText>http://209.184.141.5/edtech/</w:instrText>
        </w:r>
        <w:r w:rsidR="003C58E3">
          <w:rPr>
            <w:sz w:val="20"/>
            <w:szCs w:val="20"/>
          </w:rPr>
          <w:instrText xml:space="preserve">" </w:instrText>
        </w:r>
      </w:ins>
      <w:r w:rsidR="003C58E3" w:rsidRPr="00F348AA">
        <w:rPr>
          <w:sz w:val="20"/>
          <w:szCs w:val="20"/>
        </w:rPr>
      </w:r>
      <w:ins w:id="32" w:author="xpsetup" w:date="2006-05-16T14:38:00Z">
        <w:r w:rsidR="003C58E3">
          <w:rPr>
            <w:sz w:val="20"/>
            <w:szCs w:val="20"/>
          </w:rPr>
          <w:fldChar w:fldCharType="separate"/>
        </w:r>
        <w:r w:rsidR="003C58E3" w:rsidRPr="00F348AA">
          <w:rPr>
            <w:rStyle w:val="Hyperlink"/>
            <w:sz w:val="20"/>
            <w:szCs w:val="20"/>
          </w:rPr>
          <w:t>http://209.184.141.5/edtech/</w:t>
        </w:r>
        <w:r w:rsidR="003C58E3">
          <w:rPr>
            <w:sz w:val="20"/>
            <w:szCs w:val="20"/>
          </w:rPr>
          <w:fldChar w:fldCharType="end"/>
        </w:r>
      </w:ins>
      <w:ins w:id="33" w:author="xpsetup" w:date="2006-05-16T15:46:00Z">
        <w:r w:rsidR="00257A6C">
          <w:rPr>
            <w:sz w:val="20"/>
            <w:szCs w:val="20"/>
          </w:rPr>
          <w:t xml:space="preserve"> )</w:t>
        </w:r>
      </w:ins>
    </w:p>
    <w:p w:rsidR="003050AC" w:rsidRPr="003C58E3" w:rsidRDefault="00257A6C" w:rsidP="00257A6C">
      <w:pPr>
        <w:numPr>
          <w:ins w:id="34" w:author="xpsetup" w:date="2006-05-16T15:45:00Z"/>
        </w:numPr>
        <w:tabs>
          <w:tab w:val="left" w:pos="1440"/>
        </w:tabs>
        <w:rPr>
          <w:sz w:val="20"/>
          <w:szCs w:val="20"/>
        </w:rPr>
        <w:pPrChange w:id="35" w:author="xpsetup" w:date="2006-05-16T15:47:00Z">
          <w:pPr/>
        </w:pPrChange>
      </w:pPr>
      <w:ins w:id="36" w:author="xpsetup" w:date="2006-05-16T15:47:00Z">
        <w:r>
          <w:rPr>
            <w:sz w:val="20"/>
            <w:szCs w:val="20"/>
          </w:rPr>
          <w:tab/>
          <w:t>(</w:t>
        </w:r>
      </w:ins>
      <w:ins w:id="37" w:author="xpsetup" w:date="2006-05-16T15:44:00Z">
        <w:r>
          <w:rPr>
            <w:sz w:val="20"/>
            <w:szCs w:val="20"/>
          </w:rPr>
          <w:t>RRISD staff must complete their AUP Compliance training on eCampus</w:t>
        </w:r>
      </w:ins>
      <w:ins w:id="38" w:author="xpsetup" w:date="2006-05-16T14:38:00Z">
        <w:r w:rsidR="003C58E3">
          <w:rPr>
            <w:sz w:val="20"/>
            <w:szCs w:val="20"/>
          </w:rPr>
          <w:t xml:space="preserve"> )</w:t>
        </w:r>
      </w:ins>
    </w:p>
    <w:p w:rsidR="003050AC" w:rsidRPr="003050AC" w:rsidRDefault="003050AC">
      <w:pPr>
        <w:rPr>
          <w:sz w:val="20"/>
          <w:szCs w:val="20"/>
        </w:rPr>
      </w:pPr>
      <w:r w:rsidRPr="003050AC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Browsing means clicking through the pages of a specific web site to view the content of those pages.</w:t>
      </w:r>
    </w:p>
    <w:p w:rsidR="003050AC" w:rsidRDefault="003050AC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>Searching means typing a keyword into a search engine and conducting a search for information.</w:t>
      </w:r>
    </w:p>
    <w:p w:rsidR="003050AC" w:rsidRPr="003050AC" w:rsidRDefault="003050AC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>Electronic mail means web-based email (i.e. Yahoo or Hotmail).</w:t>
      </w:r>
    </w:p>
    <w:p w:rsidR="003050AC" w:rsidRPr="003050AC" w:rsidRDefault="003050AC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>See RRISD Policy CQ (exhibit) Exhibits E &amp; G.</w:t>
      </w:r>
    </w:p>
    <w:sectPr w:rsidR="003050AC" w:rsidRPr="003050AC" w:rsidSect="00257A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304" w:right="1440" w:bottom="1440" w:left="1440" w:header="720" w:footer="720" w:gutter="0"/>
      <w:cols w:space="720"/>
      <w:docGrid w:linePitch="360"/>
      <w:sectPrChange w:id="43" w:author="xpsetup" w:date="2006-05-16T15:46:00Z">
        <w:sectPr w:rsidR="003050AC" w:rsidRPr="003050AC" w:rsidSect="00257A6C">
          <w:pgMar w:right="1728" w:left="1728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7209B">
      <w:r>
        <w:separator/>
      </w:r>
    </w:p>
  </w:endnote>
  <w:endnote w:type="continuationSeparator" w:id="0">
    <w:p w:rsidR="00000000" w:rsidRDefault="00472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6EA" w:rsidRDefault="00FF36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73E" w:rsidRPr="00F53CEB" w:rsidRDefault="0051573E">
    <w:pPr>
      <w:pStyle w:val="Footer"/>
      <w:rPr>
        <w:sz w:val="16"/>
        <w:szCs w:val="16"/>
      </w:rPr>
    </w:pPr>
    <w:r w:rsidRPr="00F53CEB">
      <w:rPr>
        <w:sz w:val="16"/>
        <w:szCs w:val="16"/>
      </w:rPr>
      <w:t xml:space="preserve">Modified with permission from Boulder Valley School District, Colorado       </w:t>
    </w:r>
    <w:r>
      <w:rPr>
        <w:sz w:val="16"/>
        <w:szCs w:val="16"/>
      </w:rPr>
      <w:t xml:space="preserve">                                                                    </w:t>
    </w:r>
    <w:r w:rsidRPr="00F53CEB">
      <w:rPr>
        <w:sz w:val="16"/>
        <w:szCs w:val="16"/>
      </w:rPr>
      <w:t xml:space="preserve">Revised </w:t>
    </w:r>
    <w:ins w:id="39" w:author="admin" w:date="2006-05-18T15:58:00Z">
      <w:r w:rsidR="00FF36EA">
        <w:rPr>
          <w:sz w:val="16"/>
          <w:szCs w:val="16"/>
        </w:rPr>
        <w:t>5</w:t>
      </w:r>
    </w:ins>
    <w:del w:id="40" w:author="admin" w:date="2006-05-18T15:58:00Z">
      <w:r w:rsidRPr="00F53CEB" w:rsidDel="00FF36EA">
        <w:rPr>
          <w:sz w:val="16"/>
          <w:szCs w:val="16"/>
        </w:rPr>
        <w:delText>4</w:delText>
      </w:r>
    </w:del>
    <w:r w:rsidRPr="00F53CEB">
      <w:rPr>
        <w:sz w:val="16"/>
        <w:szCs w:val="16"/>
      </w:rPr>
      <w:t>/0</w:t>
    </w:r>
    <w:ins w:id="41" w:author="admin" w:date="2006-05-18T15:58:00Z">
      <w:r w:rsidR="00FF36EA">
        <w:rPr>
          <w:sz w:val="16"/>
          <w:szCs w:val="16"/>
        </w:rPr>
        <w:t>6</w:t>
      </w:r>
    </w:ins>
    <w:del w:id="42" w:author="admin" w:date="2006-05-18T15:58:00Z">
      <w:r w:rsidRPr="00F53CEB" w:rsidDel="00FF36EA">
        <w:rPr>
          <w:sz w:val="16"/>
          <w:szCs w:val="16"/>
        </w:rPr>
        <w:delText>5</w:delText>
      </w:r>
    </w:del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6EA" w:rsidRDefault="00FF36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7209B">
      <w:r>
        <w:separator/>
      </w:r>
    </w:p>
  </w:footnote>
  <w:footnote w:type="continuationSeparator" w:id="0">
    <w:p w:rsidR="00000000" w:rsidRDefault="00472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6EA" w:rsidRDefault="00FF36E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73E" w:rsidRPr="00F53CEB" w:rsidRDefault="0051573E" w:rsidP="00F53CEB">
    <w:pPr>
      <w:pStyle w:val="Header"/>
      <w:jc w:val="center"/>
      <w:rPr>
        <w:b/>
        <w:sz w:val="28"/>
        <w:szCs w:val="28"/>
      </w:rPr>
    </w:pPr>
    <w:r w:rsidRPr="00F53CEB">
      <w:rPr>
        <w:b/>
        <w:sz w:val="28"/>
        <w:szCs w:val="28"/>
      </w:rPr>
      <w:t>Round Rock ISD</w:t>
    </w:r>
  </w:p>
  <w:p w:rsidR="0051573E" w:rsidRPr="00F53CEB" w:rsidRDefault="0051573E" w:rsidP="00F53CEB">
    <w:pPr>
      <w:pStyle w:val="Header"/>
      <w:jc w:val="center"/>
      <w:rPr>
        <w:b/>
        <w:sz w:val="28"/>
        <w:szCs w:val="28"/>
      </w:rPr>
    </w:pPr>
    <w:r w:rsidRPr="00F53CEB">
      <w:rPr>
        <w:b/>
        <w:sz w:val="28"/>
        <w:szCs w:val="28"/>
      </w:rPr>
      <w:t>Appropriate Use of the Internet in Grades K-12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6EA" w:rsidRDefault="00FF36E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CEB"/>
    <w:rsid w:val="000732CF"/>
    <w:rsid w:val="00075315"/>
    <w:rsid w:val="001272E2"/>
    <w:rsid w:val="0023423F"/>
    <w:rsid w:val="00257A6C"/>
    <w:rsid w:val="003050AC"/>
    <w:rsid w:val="00345985"/>
    <w:rsid w:val="00362C2D"/>
    <w:rsid w:val="003C58E3"/>
    <w:rsid w:val="0047209B"/>
    <w:rsid w:val="0051190B"/>
    <w:rsid w:val="0051573E"/>
    <w:rsid w:val="006A14C1"/>
    <w:rsid w:val="00985033"/>
    <w:rsid w:val="009C7BB2"/>
    <w:rsid w:val="00D842F1"/>
    <w:rsid w:val="00F53CEB"/>
    <w:rsid w:val="00FA53D2"/>
    <w:rsid w:val="00FF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53C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53C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3C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58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C58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2440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Level</vt:lpstr>
    </vt:vector>
  </TitlesOfParts>
  <Company>RRISD</Company>
  <LinksUpToDate>false</LinksUpToDate>
  <CharactersWithSpaces>2862</CharactersWithSpaces>
  <SharedDoc>false</SharedDoc>
  <HLinks>
    <vt:vector size="6" baseType="variant">
      <vt:variant>
        <vt:i4>5046365</vt:i4>
      </vt:variant>
      <vt:variant>
        <vt:i4>0</vt:i4>
      </vt:variant>
      <vt:variant>
        <vt:i4>0</vt:i4>
      </vt:variant>
      <vt:variant>
        <vt:i4>5</vt:i4>
      </vt:variant>
      <vt:variant>
        <vt:lpwstr>http://209.184.141.5/edtech/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Level</dc:title>
  <dc:creator>xpsetup</dc:creator>
  <cp:lastModifiedBy>autreyr</cp:lastModifiedBy>
  <cp:revision>2</cp:revision>
  <cp:lastPrinted>2006-05-16T19:31:00Z</cp:lastPrinted>
  <dcterms:created xsi:type="dcterms:W3CDTF">2011-04-20T14:09:00Z</dcterms:created>
  <dcterms:modified xsi:type="dcterms:W3CDTF">2011-04-20T14:09:00Z</dcterms:modified>
</cp:coreProperties>
</file>